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91C2B" w14:textId="77777777" w:rsidR="00BA762B" w:rsidRPr="00BA762B" w:rsidRDefault="007E01F2" w:rsidP="00BA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2B">
        <w:rPr>
          <w:rFonts w:ascii="Times New Roman" w:hAnsi="Times New Roman" w:cs="Times New Roman"/>
          <w:b/>
          <w:sz w:val="28"/>
          <w:szCs w:val="28"/>
        </w:rPr>
        <w:t>Курс</w:t>
      </w:r>
      <w:r w:rsidR="00BA762B" w:rsidRPr="00BA762B">
        <w:rPr>
          <w:rFonts w:ascii="Times New Roman" w:hAnsi="Times New Roman" w:cs="Times New Roman"/>
          <w:b/>
          <w:sz w:val="28"/>
          <w:szCs w:val="28"/>
        </w:rPr>
        <w:t xml:space="preserve"> по финансовой грамотности для взрослых </w:t>
      </w:r>
    </w:p>
    <w:p w14:paraId="418A92E2" w14:textId="77777777" w:rsidR="007E211F" w:rsidRPr="00BA762B" w:rsidRDefault="007E01F2" w:rsidP="00BA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0529" w:rsidRPr="00BA762B">
        <w:rPr>
          <w:rFonts w:ascii="Times New Roman" w:hAnsi="Times New Roman" w:cs="Times New Roman"/>
          <w:b/>
          <w:sz w:val="28"/>
          <w:szCs w:val="28"/>
        </w:rPr>
        <w:t>«Практичные финансы: от знаний к действиям»</w:t>
      </w:r>
    </w:p>
    <w:p w14:paraId="7C31CC34" w14:textId="77777777" w:rsidR="00B90529" w:rsidRDefault="00B90529">
      <w:pPr>
        <w:rPr>
          <w:rFonts w:ascii="Times New Roman" w:hAnsi="Times New Roman" w:cs="Times New Roman"/>
          <w:sz w:val="28"/>
          <w:szCs w:val="28"/>
        </w:rPr>
      </w:pPr>
    </w:p>
    <w:p w14:paraId="1D73DA82" w14:textId="57DA5606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 xml:space="preserve">Онлайн-курс </w:t>
      </w:r>
      <w:hyperlink r:id="rId4" w:history="1">
        <w:r w:rsidRPr="00BF1E3C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«Практичные финансы: от знаний к действиям»</w:t>
        </w:r>
      </w:hyperlink>
      <w:r w:rsidRPr="00BF1E3C">
        <w:rPr>
          <w:rFonts w:ascii="Times New Roman" w:hAnsi="Times New Roman" w:cs="Times New Roman"/>
          <w:sz w:val="28"/>
          <w:szCs w:val="28"/>
        </w:rPr>
        <w:t xml:space="preserve"> - эт</w:t>
      </w:r>
      <w:r w:rsidRPr="00BA762B">
        <w:rPr>
          <w:rFonts w:ascii="Times New Roman" w:hAnsi="Times New Roman" w:cs="Times New Roman"/>
          <w:sz w:val="28"/>
          <w:szCs w:val="28"/>
        </w:rPr>
        <w:t>о учебно-просветительский проект Банка России</w:t>
      </w:r>
      <w:r w:rsidR="006C1BBD">
        <w:rPr>
          <w:rFonts w:ascii="Times New Roman" w:hAnsi="Times New Roman" w:cs="Times New Roman"/>
          <w:sz w:val="28"/>
          <w:szCs w:val="28"/>
        </w:rPr>
        <w:t>.</w:t>
      </w:r>
    </w:p>
    <w:p w14:paraId="0C66CCDD" w14:textId="57524714" w:rsidR="009D57DB" w:rsidRDefault="00F64881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A762B" w:rsidRPr="00BA762B">
        <w:rPr>
          <w:rFonts w:ascii="Times New Roman" w:hAnsi="Times New Roman" w:cs="Times New Roman"/>
          <w:sz w:val="28"/>
          <w:szCs w:val="28"/>
        </w:rPr>
        <w:t>частники</w:t>
      </w:r>
      <w:r>
        <w:rPr>
          <w:rFonts w:ascii="Times New Roman" w:hAnsi="Times New Roman" w:cs="Times New Roman"/>
          <w:sz w:val="28"/>
          <w:szCs w:val="28"/>
        </w:rPr>
        <w:t xml:space="preserve"> курса</w:t>
      </w:r>
      <w:r w:rsidR="00BA762B" w:rsidRPr="00BA762B">
        <w:rPr>
          <w:rFonts w:ascii="Times New Roman" w:hAnsi="Times New Roman" w:cs="Times New Roman"/>
          <w:sz w:val="28"/>
          <w:szCs w:val="28"/>
        </w:rPr>
        <w:t xml:space="preserve"> узнают, как решать </w:t>
      </w:r>
      <w:r w:rsidR="00E333CC">
        <w:rPr>
          <w:rFonts w:ascii="Times New Roman" w:hAnsi="Times New Roman" w:cs="Times New Roman"/>
          <w:sz w:val="28"/>
          <w:szCs w:val="28"/>
        </w:rPr>
        <w:t xml:space="preserve">личные </w:t>
      </w:r>
      <w:r w:rsidR="00BA762B" w:rsidRPr="00BA762B">
        <w:rPr>
          <w:rFonts w:ascii="Times New Roman" w:hAnsi="Times New Roman" w:cs="Times New Roman"/>
          <w:sz w:val="28"/>
          <w:szCs w:val="28"/>
        </w:rPr>
        <w:t xml:space="preserve">финансовые вопросы и </w:t>
      </w:r>
      <w:r>
        <w:rPr>
          <w:rFonts w:ascii="Times New Roman" w:hAnsi="Times New Roman" w:cs="Times New Roman"/>
          <w:sz w:val="28"/>
          <w:szCs w:val="28"/>
        </w:rPr>
        <w:t xml:space="preserve">потренируются </w:t>
      </w:r>
      <w:r w:rsidR="00BA762B" w:rsidRPr="00BA762B">
        <w:rPr>
          <w:rFonts w:ascii="Times New Roman" w:hAnsi="Times New Roman" w:cs="Times New Roman"/>
          <w:sz w:val="28"/>
          <w:szCs w:val="28"/>
        </w:rPr>
        <w:t>примен</w:t>
      </w:r>
      <w:r w:rsidR="00E333CC">
        <w:rPr>
          <w:rFonts w:ascii="Times New Roman" w:hAnsi="Times New Roman" w:cs="Times New Roman"/>
          <w:sz w:val="28"/>
          <w:szCs w:val="28"/>
        </w:rPr>
        <w:t>я</w:t>
      </w:r>
      <w:r w:rsidR="00BA762B" w:rsidRPr="00BA762B">
        <w:rPr>
          <w:rFonts w:ascii="Times New Roman" w:hAnsi="Times New Roman" w:cs="Times New Roman"/>
          <w:sz w:val="28"/>
          <w:szCs w:val="28"/>
        </w:rPr>
        <w:t xml:space="preserve">ть полученные знания в конкретных жизненных ситуациях. </w:t>
      </w:r>
      <w:r>
        <w:rPr>
          <w:rFonts w:ascii="Times New Roman" w:hAnsi="Times New Roman" w:cs="Times New Roman"/>
          <w:sz w:val="28"/>
          <w:szCs w:val="28"/>
        </w:rPr>
        <w:t xml:space="preserve">Обучение построено на кейсах из реальной жизни: </w:t>
      </w:r>
      <w:r w:rsidR="00C669C4">
        <w:rPr>
          <w:rFonts w:ascii="Times New Roman" w:hAnsi="Times New Roman" w:cs="Times New Roman"/>
          <w:sz w:val="28"/>
          <w:szCs w:val="28"/>
        </w:rPr>
        <w:t>оно поможет не</w:t>
      </w:r>
      <w:r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9D57DB">
        <w:rPr>
          <w:rFonts w:ascii="Times New Roman" w:hAnsi="Times New Roman" w:cs="Times New Roman"/>
          <w:sz w:val="28"/>
          <w:szCs w:val="28"/>
        </w:rPr>
        <w:t>узнать</w:t>
      </w:r>
      <w:r>
        <w:rPr>
          <w:rFonts w:ascii="Times New Roman" w:hAnsi="Times New Roman" w:cs="Times New Roman"/>
          <w:sz w:val="28"/>
          <w:szCs w:val="28"/>
        </w:rPr>
        <w:t xml:space="preserve"> полезную информацию, но и сформир</w:t>
      </w:r>
      <w:r w:rsidR="00C669C4"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</w:rPr>
        <w:t xml:space="preserve"> полезные финансовые привычки. </w:t>
      </w:r>
    </w:p>
    <w:p w14:paraId="0C2718F6" w14:textId="5EC43FAA" w:rsidR="00BA762B" w:rsidRPr="00BA762B" w:rsidDel="00B4347F" w:rsidRDefault="00BA762B" w:rsidP="00BA762B">
      <w:pPr>
        <w:spacing w:after="0" w:line="312" w:lineRule="auto"/>
        <w:jc w:val="both"/>
        <w:rPr>
          <w:del w:id="0" w:author="Циркунова Анастасия Владимировна" w:date="2025-05-19T14:15:00Z"/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Материалы будут особенно полезны для тех, кто</w:t>
      </w:r>
      <w:r w:rsidR="00C13708">
        <w:rPr>
          <w:rFonts w:ascii="Times New Roman" w:hAnsi="Times New Roman" w:cs="Times New Roman"/>
          <w:sz w:val="28"/>
          <w:szCs w:val="28"/>
        </w:rPr>
        <w:t xml:space="preserve"> еще не знаком с </w:t>
      </w:r>
      <w:r w:rsidR="00E333CC">
        <w:rPr>
          <w:rFonts w:ascii="Times New Roman" w:hAnsi="Times New Roman" w:cs="Times New Roman"/>
          <w:sz w:val="28"/>
          <w:szCs w:val="28"/>
        </w:rPr>
        <w:t>основами финансовой грамотности</w:t>
      </w:r>
      <w:r w:rsidR="00C13708">
        <w:rPr>
          <w:rFonts w:ascii="Times New Roman" w:hAnsi="Times New Roman" w:cs="Times New Roman"/>
          <w:sz w:val="28"/>
          <w:szCs w:val="28"/>
        </w:rPr>
        <w:t xml:space="preserve"> и</w:t>
      </w:r>
      <w:r w:rsidRPr="00BA762B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C13708">
        <w:rPr>
          <w:rFonts w:ascii="Times New Roman" w:hAnsi="Times New Roman" w:cs="Times New Roman"/>
          <w:sz w:val="28"/>
          <w:szCs w:val="28"/>
        </w:rPr>
        <w:t>начинает ее</w:t>
      </w:r>
      <w:r w:rsidRPr="00BA762B">
        <w:rPr>
          <w:rFonts w:ascii="Times New Roman" w:hAnsi="Times New Roman" w:cs="Times New Roman"/>
          <w:sz w:val="28"/>
          <w:szCs w:val="28"/>
        </w:rPr>
        <w:t xml:space="preserve"> </w:t>
      </w:r>
      <w:r w:rsidR="00C669C4">
        <w:rPr>
          <w:rFonts w:ascii="Times New Roman" w:hAnsi="Times New Roman" w:cs="Times New Roman"/>
          <w:sz w:val="28"/>
          <w:szCs w:val="28"/>
        </w:rPr>
        <w:t>изучать.</w:t>
      </w:r>
      <w:r w:rsidR="00F64881">
        <w:rPr>
          <w:rFonts w:ascii="Times New Roman" w:hAnsi="Times New Roman" w:cs="Times New Roman"/>
          <w:sz w:val="28"/>
          <w:szCs w:val="28"/>
        </w:rPr>
        <w:t xml:space="preserve"> </w:t>
      </w:r>
      <w:r w:rsidR="009D57DB">
        <w:rPr>
          <w:rFonts w:ascii="Times New Roman" w:hAnsi="Times New Roman" w:cs="Times New Roman"/>
          <w:sz w:val="28"/>
          <w:szCs w:val="28"/>
        </w:rPr>
        <w:t>А более</w:t>
      </w:r>
      <w:r w:rsidRPr="00BA762B">
        <w:rPr>
          <w:rFonts w:ascii="Times New Roman" w:hAnsi="Times New Roman" w:cs="Times New Roman"/>
          <w:sz w:val="28"/>
          <w:szCs w:val="28"/>
        </w:rPr>
        <w:t xml:space="preserve"> опытные участники </w:t>
      </w:r>
      <w:r>
        <w:rPr>
          <w:rFonts w:ascii="Times New Roman" w:hAnsi="Times New Roman" w:cs="Times New Roman"/>
          <w:sz w:val="28"/>
          <w:szCs w:val="28"/>
        </w:rPr>
        <w:t>провер</w:t>
      </w:r>
      <w:r w:rsidR="00C1370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A762B">
        <w:rPr>
          <w:rFonts w:ascii="Times New Roman" w:hAnsi="Times New Roman" w:cs="Times New Roman"/>
          <w:sz w:val="28"/>
          <w:szCs w:val="28"/>
        </w:rPr>
        <w:t xml:space="preserve"> и закреп</w:t>
      </w:r>
      <w:r w:rsidR="00C13708">
        <w:rPr>
          <w:rFonts w:ascii="Times New Roman" w:hAnsi="Times New Roman" w:cs="Times New Roman"/>
          <w:sz w:val="28"/>
          <w:szCs w:val="28"/>
        </w:rPr>
        <w:t>я</w:t>
      </w:r>
      <w:r w:rsidRPr="00BA762B">
        <w:rPr>
          <w:rFonts w:ascii="Times New Roman" w:hAnsi="Times New Roman" w:cs="Times New Roman"/>
          <w:sz w:val="28"/>
          <w:szCs w:val="28"/>
        </w:rPr>
        <w:t>т уже имеющиеся знания.</w:t>
      </w:r>
      <w:r w:rsidR="003602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F546E5" w14:textId="68E68D4D" w:rsidR="00BA762B" w:rsidRPr="00573BEE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BEE">
        <w:rPr>
          <w:rFonts w:ascii="Times New Roman" w:hAnsi="Times New Roman" w:cs="Times New Roman"/>
          <w:b/>
          <w:sz w:val="28"/>
          <w:szCs w:val="28"/>
        </w:rPr>
        <w:t xml:space="preserve">Онлайн-курс состоит из 9 модулей. </w:t>
      </w:r>
    </w:p>
    <w:p w14:paraId="26ADA702" w14:textId="77777777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Обязательными для прохождения являются:</w:t>
      </w:r>
    </w:p>
    <w:p w14:paraId="6EECB16B" w14:textId="77777777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1.</w:t>
      </w:r>
      <w:r w:rsidRPr="00BA762B">
        <w:rPr>
          <w:rFonts w:ascii="Times New Roman" w:hAnsi="Times New Roman" w:cs="Times New Roman"/>
          <w:sz w:val="28"/>
          <w:szCs w:val="28"/>
        </w:rPr>
        <w:tab/>
        <w:t>Планируйте финансы. Так они принесут вам больше пользы</w:t>
      </w:r>
    </w:p>
    <w:p w14:paraId="095F50D5" w14:textId="77777777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2.</w:t>
      </w:r>
      <w:r w:rsidRPr="00BA762B">
        <w:rPr>
          <w:rFonts w:ascii="Times New Roman" w:hAnsi="Times New Roman" w:cs="Times New Roman"/>
          <w:sz w:val="28"/>
          <w:szCs w:val="28"/>
        </w:rPr>
        <w:tab/>
        <w:t>Похоже, у меня проблемы!</w:t>
      </w:r>
    </w:p>
    <w:p w14:paraId="28ACB1B4" w14:textId="77777777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3.</w:t>
      </w:r>
      <w:r w:rsidRPr="00BA762B">
        <w:rPr>
          <w:rFonts w:ascii="Times New Roman" w:hAnsi="Times New Roman" w:cs="Times New Roman"/>
          <w:sz w:val="28"/>
          <w:szCs w:val="28"/>
        </w:rPr>
        <w:tab/>
        <w:t>Выбирайте надежные и выгодные способы сохранить деньги</w:t>
      </w:r>
    </w:p>
    <w:p w14:paraId="042A1452" w14:textId="77777777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4.</w:t>
      </w:r>
      <w:r w:rsidRPr="00BA762B">
        <w:rPr>
          <w:rFonts w:ascii="Times New Roman" w:hAnsi="Times New Roman" w:cs="Times New Roman"/>
          <w:sz w:val="28"/>
          <w:szCs w:val="28"/>
        </w:rPr>
        <w:tab/>
        <w:t>Используйте заемные средства осторожно</w:t>
      </w:r>
    </w:p>
    <w:p w14:paraId="69FCA595" w14:textId="76AF1E15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5.</w:t>
      </w:r>
      <w:r w:rsidRPr="00BA762B">
        <w:rPr>
          <w:rFonts w:ascii="Times New Roman" w:hAnsi="Times New Roman" w:cs="Times New Roman"/>
          <w:sz w:val="28"/>
          <w:szCs w:val="28"/>
        </w:rPr>
        <w:tab/>
        <w:t>Используйте выгодные и безопасные способы оплаты и переводов</w:t>
      </w:r>
    </w:p>
    <w:p w14:paraId="1C692484" w14:textId="3704635A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F64881">
        <w:rPr>
          <w:rFonts w:ascii="Times New Roman" w:hAnsi="Times New Roman" w:cs="Times New Roman"/>
          <w:sz w:val="28"/>
          <w:szCs w:val="28"/>
        </w:rPr>
        <w:t>можно</w:t>
      </w:r>
      <w:r w:rsidRPr="00BA762B">
        <w:rPr>
          <w:rFonts w:ascii="Times New Roman" w:hAnsi="Times New Roman" w:cs="Times New Roman"/>
          <w:sz w:val="28"/>
          <w:szCs w:val="28"/>
        </w:rPr>
        <w:t xml:space="preserve"> </w:t>
      </w:r>
      <w:r w:rsidR="004471E7">
        <w:rPr>
          <w:rFonts w:ascii="Times New Roman" w:hAnsi="Times New Roman" w:cs="Times New Roman"/>
          <w:sz w:val="28"/>
          <w:szCs w:val="28"/>
        </w:rPr>
        <w:t>пройти</w:t>
      </w:r>
      <w:r w:rsidR="004471E7" w:rsidRPr="00BA762B">
        <w:rPr>
          <w:rFonts w:ascii="Times New Roman" w:hAnsi="Times New Roman" w:cs="Times New Roman"/>
          <w:sz w:val="28"/>
          <w:szCs w:val="28"/>
        </w:rPr>
        <w:t xml:space="preserve"> </w:t>
      </w:r>
      <w:r w:rsidRPr="00BA762B">
        <w:rPr>
          <w:rFonts w:ascii="Times New Roman" w:hAnsi="Times New Roman" w:cs="Times New Roman"/>
          <w:sz w:val="28"/>
          <w:szCs w:val="28"/>
        </w:rPr>
        <w:t>следующие модули:</w:t>
      </w:r>
    </w:p>
    <w:p w14:paraId="08AA9833" w14:textId="77777777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6.</w:t>
      </w:r>
      <w:r w:rsidRPr="00BA762B">
        <w:rPr>
          <w:rFonts w:ascii="Times New Roman" w:hAnsi="Times New Roman" w:cs="Times New Roman"/>
          <w:sz w:val="28"/>
          <w:szCs w:val="28"/>
        </w:rPr>
        <w:tab/>
        <w:t>Изучайте способы защиты своих прав</w:t>
      </w:r>
    </w:p>
    <w:p w14:paraId="139D9181" w14:textId="77777777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7.</w:t>
      </w:r>
      <w:r w:rsidRPr="00BA762B">
        <w:rPr>
          <w:rFonts w:ascii="Times New Roman" w:hAnsi="Times New Roman" w:cs="Times New Roman"/>
          <w:sz w:val="28"/>
          <w:szCs w:val="28"/>
        </w:rPr>
        <w:tab/>
        <w:t>Позаботьтесь о доходах на пенсии заранее</w:t>
      </w:r>
    </w:p>
    <w:p w14:paraId="1EE3C573" w14:textId="77777777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8.</w:t>
      </w:r>
      <w:r w:rsidRPr="00BA762B">
        <w:rPr>
          <w:rFonts w:ascii="Times New Roman" w:hAnsi="Times New Roman" w:cs="Times New Roman"/>
          <w:sz w:val="28"/>
          <w:szCs w:val="28"/>
        </w:rPr>
        <w:tab/>
        <w:t>Повышайте налоговую грамотность</w:t>
      </w:r>
    </w:p>
    <w:p w14:paraId="231AA079" w14:textId="77777777" w:rsidR="00BA762B" w:rsidRPr="00BA762B" w:rsidRDefault="00BA762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2B">
        <w:rPr>
          <w:rFonts w:ascii="Times New Roman" w:hAnsi="Times New Roman" w:cs="Times New Roman"/>
          <w:sz w:val="28"/>
          <w:szCs w:val="28"/>
        </w:rPr>
        <w:t>9.</w:t>
      </w:r>
      <w:r w:rsidRPr="00BA762B">
        <w:rPr>
          <w:rFonts w:ascii="Times New Roman" w:hAnsi="Times New Roman" w:cs="Times New Roman"/>
          <w:sz w:val="28"/>
          <w:szCs w:val="28"/>
        </w:rPr>
        <w:tab/>
        <w:t>Проверяйте информацию</w:t>
      </w:r>
    </w:p>
    <w:p w14:paraId="6AA32FCD" w14:textId="1E8C9F0F" w:rsidR="009D57DB" w:rsidRPr="00BA762B" w:rsidRDefault="009D57D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A63C10" w14:textId="37220FA7" w:rsidR="00BA762B" w:rsidRDefault="009D57DB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начать обучение</w:t>
      </w:r>
      <w:r w:rsidR="00C13708">
        <w:rPr>
          <w:rFonts w:ascii="Times New Roman" w:hAnsi="Times New Roman" w:cs="Times New Roman"/>
          <w:sz w:val="28"/>
          <w:szCs w:val="28"/>
        </w:rPr>
        <w:t>, нужно заполнить</w:t>
      </w:r>
      <w:r w:rsidR="00BA762B" w:rsidRPr="00BA762B">
        <w:rPr>
          <w:rFonts w:ascii="Times New Roman" w:hAnsi="Times New Roman" w:cs="Times New Roman"/>
          <w:sz w:val="28"/>
          <w:szCs w:val="28"/>
        </w:rPr>
        <w:t xml:space="preserve"> </w:t>
      </w:r>
      <w:r w:rsidR="00C13708">
        <w:rPr>
          <w:rFonts w:ascii="Times New Roman" w:hAnsi="Times New Roman" w:cs="Times New Roman"/>
          <w:sz w:val="28"/>
          <w:szCs w:val="28"/>
        </w:rPr>
        <w:t>опросник.</w:t>
      </w:r>
    </w:p>
    <w:p w14:paraId="30BF559B" w14:textId="77777777" w:rsidR="00D03153" w:rsidRPr="00BA762B" w:rsidDel="00B4347F" w:rsidRDefault="00D03153" w:rsidP="00BA762B">
      <w:pPr>
        <w:spacing w:after="0" w:line="312" w:lineRule="auto"/>
        <w:jc w:val="both"/>
        <w:rPr>
          <w:del w:id="1" w:author="Циркунова Анастасия Владимировна" w:date="2025-05-19T14:15:00Z"/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555AEB6E" w14:textId="204A795C" w:rsidR="00BA762B" w:rsidRDefault="00C13708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</w:t>
      </w:r>
      <w:r w:rsidR="00BA762B" w:rsidRPr="00BA762B">
        <w:rPr>
          <w:rFonts w:ascii="Times New Roman" w:hAnsi="Times New Roman" w:cs="Times New Roman"/>
          <w:sz w:val="28"/>
          <w:szCs w:val="28"/>
        </w:rPr>
        <w:t xml:space="preserve"> прохождения онлайн-курса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BA762B" w:rsidRPr="00BA762B">
        <w:rPr>
          <w:rFonts w:ascii="Times New Roman" w:hAnsi="Times New Roman" w:cs="Times New Roman"/>
          <w:sz w:val="28"/>
          <w:szCs w:val="28"/>
        </w:rPr>
        <w:t xml:space="preserve"> итогово</w:t>
      </w:r>
      <w:r>
        <w:rPr>
          <w:rFonts w:ascii="Times New Roman" w:hAnsi="Times New Roman" w:cs="Times New Roman"/>
          <w:sz w:val="28"/>
          <w:szCs w:val="28"/>
        </w:rPr>
        <w:t>го тестирования</w:t>
      </w:r>
      <w:r w:rsidR="00BA762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участники смогут получить </w:t>
      </w:r>
      <w:r w:rsidRPr="00BA762B">
        <w:rPr>
          <w:rFonts w:ascii="Times New Roman" w:hAnsi="Times New Roman" w:cs="Times New Roman"/>
          <w:sz w:val="28"/>
          <w:szCs w:val="28"/>
        </w:rPr>
        <w:t xml:space="preserve">сертификат </w:t>
      </w:r>
      <w:r w:rsidR="00BA762B" w:rsidRPr="00BA762B">
        <w:rPr>
          <w:rFonts w:ascii="Times New Roman" w:hAnsi="Times New Roman" w:cs="Times New Roman"/>
          <w:sz w:val="28"/>
          <w:szCs w:val="28"/>
        </w:rPr>
        <w:t>в личном кабинете.</w:t>
      </w:r>
    </w:p>
    <w:p w14:paraId="641E7BA3" w14:textId="337CA608" w:rsidR="00B4347F" w:rsidRPr="00BA762B" w:rsidRDefault="00B4347F" w:rsidP="00BA762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B434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6BCB6D" wp14:editId="03B0F74E">
            <wp:extent cx="1261700" cy="1266825"/>
            <wp:effectExtent l="0" t="0" r="0" b="0"/>
            <wp:docPr id="3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id="{5317AF79-FD83-4CD6-A43D-F184F0A519E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5317AF79-FD83-4CD6-A43D-F184F0A519E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792" cy="1282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347F" w:rsidRPr="00BA7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Циркунова Анастасия Владимировна">
    <w15:presenceInfo w15:providerId="AD" w15:userId="S-1-5-21-1445949429-317933913-2973361966-651188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 w:comments="0" w:insDel="0" w:formatting="0"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E8"/>
    <w:rsid w:val="002758E0"/>
    <w:rsid w:val="002C185F"/>
    <w:rsid w:val="003602B2"/>
    <w:rsid w:val="004471E7"/>
    <w:rsid w:val="004A76E8"/>
    <w:rsid w:val="00573BEE"/>
    <w:rsid w:val="006C1BBD"/>
    <w:rsid w:val="007E01F2"/>
    <w:rsid w:val="009D57DB"/>
    <w:rsid w:val="00B4347F"/>
    <w:rsid w:val="00B90529"/>
    <w:rsid w:val="00B91431"/>
    <w:rsid w:val="00BA762B"/>
    <w:rsid w:val="00BF1E3C"/>
    <w:rsid w:val="00C13708"/>
    <w:rsid w:val="00C669C4"/>
    <w:rsid w:val="00D03153"/>
    <w:rsid w:val="00E333CC"/>
    <w:rsid w:val="00F6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1923"/>
  <w15:chartTrackingRefBased/>
  <w15:docId w15:val="{8B522898-BEF6-49E7-BE27-EEC0BAF8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370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370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370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370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370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3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3708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F64881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C1B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finclass.info/_wt/fingram_sta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Клейменова Наталия Викторовна</dc:creator>
  <cp:keywords/>
  <dc:description/>
  <cp:lastModifiedBy>Циркунова Анастасия Владимировна</cp:lastModifiedBy>
  <cp:revision>13</cp:revision>
  <dcterms:created xsi:type="dcterms:W3CDTF">2025-05-12T12:43:00Z</dcterms:created>
  <dcterms:modified xsi:type="dcterms:W3CDTF">2025-05-19T11:17:00Z</dcterms:modified>
</cp:coreProperties>
</file>